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B9F" w:rsidRPr="00F26B9F" w:rsidRDefault="00F26B9F" w:rsidP="00F26B9F">
      <w:pPr>
        <w:rPr>
          <w:rFonts w:ascii="Calibri" w:hAnsi="Calibri" w:cs="Calibri"/>
          <w:sz w:val="24"/>
          <w:szCs w:val="24"/>
        </w:rPr>
      </w:pPr>
      <w:r w:rsidRPr="00F26B9F">
        <w:rPr>
          <w:rFonts w:ascii="Calibri" w:hAnsi="Calibri" w:cs="Calibri"/>
          <w:sz w:val="24"/>
          <w:szCs w:val="24"/>
        </w:rPr>
        <w:t xml:space="preserve">Dear Reviewers: </w:t>
      </w:r>
    </w:p>
    <w:p w:rsidR="00F26B9F" w:rsidRPr="00F26B9F" w:rsidRDefault="00F26B9F" w:rsidP="00F26B9F">
      <w:pPr>
        <w:rPr>
          <w:rFonts w:ascii="Calibri" w:hAnsi="Calibri" w:cs="Calibri"/>
          <w:sz w:val="24"/>
          <w:szCs w:val="24"/>
        </w:rPr>
      </w:pPr>
      <w:r w:rsidRPr="00F26B9F">
        <w:rPr>
          <w:rFonts w:ascii="Calibri" w:hAnsi="Calibri" w:cs="Calibri"/>
          <w:sz w:val="24"/>
          <w:szCs w:val="24"/>
        </w:rPr>
        <w:t xml:space="preserve">We wish to thank you for the time and effort you have spent reviewing our paper. We are pleased to note that you have found our research work interesting and pointed out some problems to help us improve the quality of our work. </w:t>
      </w:r>
    </w:p>
    <w:p w:rsidR="00F26B9F" w:rsidRDefault="00F26B9F" w:rsidP="00F26B9F">
      <w:pPr>
        <w:rPr>
          <w:rFonts w:ascii="Calibri" w:hAnsi="Calibri" w:cs="Calibri"/>
          <w:sz w:val="24"/>
          <w:szCs w:val="24"/>
        </w:rPr>
      </w:pPr>
      <w:r w:rsidRPr="00F26B9F">
        <w:rPr>
          <w:rFonts w:ascii="Calibri" w:hAnsi="Calibri" w:cs="Calibri"/>
          <w:sz w:val="24"/>
          <w:szCs w:val="24"/>
        </w:rPr>
        <w:t xml:space="preserve">Motivated by your comments, we have deeply reconsidered the architecture of our work and tried to fix all the problems you mentioned. In particular, this revised manuscript of our resubmitted letter has significantly been improved mainly as follows: </w:t>
      </w:r>
    </w:p>
    <w:p w:rsidR="00D53DE3" w:rsidRPr="00840FE7" w:rsidRDefault="00840FE7" w:rsidP="00840FE7">
      <w:pPr>
        <w:pStyle w:val="a3"/>
        <w:numPr>
          <w:ilvl w:val="0"/>
          <w:numId w:val="4"/>
        </w:numPr>
        <w:ind w:firstLineChars="0"/>
        <w:rPr>
          <w:rFonts w:ascii="Calibri" w:hAnsi="Calibri" w:cs="Calibri"/>
          <w:sz w:val="24"/>
          <w:szCs w:val="24"/>
        </w:rPr>
      </w:pPr>
      <w:r>
        <w:rPr>
          <w:rFonts w:ascii="Calibri" w:hAnsi="Calibri" w:cs="Calibri"/>
          <w:sz w:val="24"/>
          <w:szCs w:val="24"/>
        </w:rPr>
        <w:t xml:space="preserve">The title has been changed to </w:t>
      </w:r>
      <w:r w:rsidRPr="00E50B3B">
        <w:rPr>
          <w:rFonts w:ascii="Calibri" w:eastAsia="Calibri" w:hAnsi="Calibri" w:cs="Calibri"/>
          <w:sz w:val="24"/>
          <w:szCs w:val="24"/>
        </w:rPr>
        <w:t>Diagnos</w:t>
      </w:r>
      <w:ins w:id="0" w:author="Quality Control Editor" w:date="2018-09-07T09:10:00Z">
        <w:r>
          <w:rPr>
            <w:rFonts w:ascii="Calibri" w:eastAsia="Calibri" w:hAnsi="Calibri" w:cs="Calibri"/>
            <w:sz w:val="24"/>
            <w:szCs w:val="24"/>
          </w:rPr>
          <w:t>is</w:t>
        </w:r>
      </w:ins>
      <w:del w:id="1" w:author="Quality Control Editor" w:date="2018-09-07T09:10:00Z">
        <w:r w:rsidRPr="00E50B3B" w:rsidDel="00E50B3B">
          <w:rPr>
            <w:rFonts w:ascii="Calibri" w:eastAsia="Calibri" w:hAnsi="Calibri" w:cs="Calibri"/>
            <w:sz w:val="24"/>
            <w:szCs w:val="24"/>
          </w:rPr>
          <w:delText>e</w:delText>
        </w:r>
      </w:del>
      <w:ins w:id="2" w:author="Quality Control Editor" w:date="2018-09-07T09:10:00Z">
        <w:r>
          <w:rPr>
            <w:rFonts w:ascii="Calibri" w:eastAsia="Calibri" w:hAnsi="Calibri" w:cs="Calibri"/>
            <w:sz w:val="24"/>
            <w:szCs w:val="24"/>
          </w:rPr>
          <w:t xml:space="preserve"> of</w:t>
        </w:r>
      </w:ins>
      <w:r w:rsidRPr="00E50B3B">
        <w:rPr>
          <w:rFonts w:ascii="Calibri" w:eastAsia="Calibri" w:hAnsi="Calibri" w:cs="Calibri"/>
          <w:sz w:val="24"/>
          <w:szCs w:val="24"/>
        </w:rPr>
        <w:t xml:space="preserve"> Hirschsprung’s disease </w:t>
      </w:r>
      <w:del w:id="3" w:author="Quality Control Editor" w:date="2018-09-07T09:22:00Z">
        <w:r w:rsidRPr="00E50B3B" w:rsidDel="00837CD6">
          <w:rPr>
            <w:rFonts w:ascii="Calibri" w:eastAsia="Calibri" w:hAnsi="Calibri" w:cs="Calibri"/>
            <w:sz w:val="24"/>
            <w:szCs w:val="24"/>
          </w:rPr>
          <w:delText xml:space="preserve">with </w:delText>
        </w:r>
      </w:del>
      <w:ins w:id="4" w:author="Quality Control Editor" w:date="2018-09-07T09:22:00Z">
        <w:r>
          <w:rPr>
            <w:rFonts w:ascii="Calibri" w:eastAsia="Calibri" w:hAnsi="Calibri" w:cs="Calibri"/>
            <w:sz w:val="24"/>
            <w:szCs w:val="24"/>
          </w:rPr>
          <w:t>by</w:t>
        </w:r>
        <w:r w:rsidRPr="00E50B3B">
          <w:rPr>
            <w:rFonts w:ascii="Calibri" w:eastAsia="Calibri" w:hAnsi="Calibri" w:cs="Calibri"/>
            <w:sz w:val="24"/>
            <w:szCs w:val="24"/>
          </w:rPr>
          <w:t xml:space="preserve"> </w:t>
        </w:r>
      </w:ins>
      <w:r w:rsidRPr="00E50B3B">
        <w:rPr>
          <w:rFonts w:ascii="Calibri" w:eastAsia="Calibri" w:hAnsi="Calibri" w:cs="Calibri"/>
          <w:sz w:val="24"/>
          <w:szCs w:val="24"/>
        </w:rPr>
        <w:t xml:space="preserve">immunostaining </w:t>
      </w:r>
      <w:ins w:id="5" w:author="Quality Control Editor" w:date="2018-09-07T10:47:00Z">
        <w:r w:rsidRPr="00E50B3B">
          <w:rPr>
            <w:rFonts w:ascii="Calibri" w:eastAsia="Calibri" w:hAnsi="Calibri" w:cs="Calibri"/>
            <w:sz w:val="24"/>
            <w:szCs w:val="24"/>
          </w:rPr>
          <w:t>rectal suction biopsies</w:t>
        </w:r>
        <w:r>
          <w:rPr>
            <w:rFonts w:ascii="Calibri" w:eastAsia="Calibri" w:hAnsi="Calibri" w:cs="Calibri"/>
            <w:sz w:val="24"/>
            <w:szCs w:val="24"/>
          </w:rPr>
          <w:t xml:space="preserve"> </w:t>
        </w:r>
      </w:ins>
      <w:del w:id="6" w:author="Quality Control Editor" w:date="2018-09-07T09:22:00Z">
        <w:r w:rsidRPr="00E50B3B" w:rsidDel="00837CD6">
          <w:rPr>
            <w:rFonts w:ascii="Calibri" w:eastAsia="Calibri" w:hAnsi="Calibri" w:cs="Calibri"/>
            <w:sz w:val="24"/>
            <w:szCs w:val="24"/>
          </w:rPr>
          <w:delText xml:space="preserve">of </w:delText>
        </w:r>
      </w:del>
      <w:ins w:id="7" w:author="Quality Control Editor" w:date="2018-09-07T09:22:00Z">
        <w:r>
          <w:rPr>
            <w:rFonts w:ascii="Calibri" w:eastAsia="Calibri" w:hAnsi="Calibri" w:cs="Calibri"/>
            <w:sz w:val="24"/>
            <w:szCs w:val="24"/>
          </w:rPr>
          <w:t>for</w:t>
        </w:r>
        <w:r w:rsidRPr="00E50B3B">
          <w:rPr>
            <w:rFonts w:ascii="Calibri" w:eastAsia="Calibri" w:hAnsi="Calibri" w:cs="Calibri"/>
            <w:sz w:val="24"/>
            <w:szCs w:val="24"/>
          </w:rPr>
          <w:t xml:space="preserve"> </w:t>
        </w:r>
      </w:ins>
      <w:r w:rsidRPr="00E50B3B">
        <w:rPr>
          <w:rFonts w:ascii="Calibri" w:eastAsia="Calibri" w:hAnsi="Calibri" w:cs="Calibri"/>
          <w:sz w:val="24"/>
          <w:szCs w:val="24"/>
        </w:rPr>
        <w:t>calretinin, S100 and protein gene product 9.5</w:t>
      </w:r>
      <w:r>
        <w:rPr>
          <w:rFonts w:ascii="Calibri" w:eastAsia="Calibri" w:hAnsi="Calibri" w:cs="Calibri"/>
          <w:sz w:val="24"/>
          <w:szCs w:val="24"/>
        </w:rPr>
        <w:t>.</w:t>
      </w:r>
    </w:p>
    <w:p w:rsidR="00840FE7" w:rsidRPr="00840FE7" w:rsidRDefault="00840FE7" w:rsidP="00840FE7">
      <w:pPr>
        <w:pStyle w:val="a3"/>
        <w:numPr>
          <w:ilvl w:val="0"/>
          <w:numId w:val="4"/>
        </w:numPr>
        <w:ind w:firstLineChars="0"/>
        <w:rPr>
          <w:rFonts w:ascii="Calibri" w:hAnsi="Calibri" w:cs="Calibri"/>
          <w:sz w:val="24"/>
          <w:szCs w:val="24"/>
        </w:rPr>
      </w:pPr>
      <w:r>
        <w:rPr>
          <w:rFonts w:ascii="Calibri" w:eastAsia="Calibri" w:hAnsi="Calibri" w:cs="Calibri"/>
          <w:sz w:val="24"/>
          <w:szCs w:val="24"/>
        </w:rPr>
        <w:t xml:space="preserve">All the email address of authors </w:t>
      </w:r>
      <w:proofErr w:type="gramStart"/>
      <w:r>
        <w:rPr>
          <w:rFonts w:ascii="Calibri" w:eastAsia="Calibri" w:hAnsi="Calibri" w:cs="Calibri"/>
          <w:sz w:val="24"/>
          <w:szCs w:val="24"/>
        </w:rPr>
        <w:t>have</w:t>
      </w:r>
      <w:proofErr w:type="gramEnd"/>
      <w:r>
        <w:rPr>
          <w:rFonts w:ascii="Calibri" w:eastAsia="Calibri" w:hAnsi="Calibri" w:cs="Calibri"/>
          <w:sz w:val="24"/>
          <w:szCs w:val="24"/>
        </w:rPr>
        <w:t xml:space="preserve"> been changed to institutional email address except </w:t>
      </w:r>
      <w:proofErr w:type="spellStart"/>
      <w:r>
        <w:rPr>
          <w:rFonts w:ascii="Calibri" w:eastAsia="Calibri" w:hAnsi="Calibri" w:cs="Calibri"/>
          <w:sz w:val="24"/>
          <w:szCs w:val="24"/>
        </w:rPr>
        <w:t>Mijing</w:t>
      </w:r>
      <w:proofErr w:type="spellEnd"/>
      <w:r>
        <w:rPr>
          <w:rFonts w:ascii="Calibri" w:eastAsia="Calibri" w:hAnsi="Calibri" w:cs="Calibri"/>
          <w:sz w:val="24"/>
          <w:szCs w:val="24"/>
        </w:rPr>
        <w:t xml:space="preserve"> Fang.</w:t>
      </w:r>
    </w:p>
    <w:p w:rsidR="00840FE7" w:rsidRDefault="00840FE7" w:rsidP="00840FE7">
      <w:pPr>
        <w:pStyle w:val="a3"/>
        <w:numPr>
          <w:ilvl w:val="0"/>
          <w:numId w:val="4"/>
        </w:numPr>
        <w:ind w:firstLineChars="0"/>
        <w:rPr>
          <w:rFonts w:ascii="Calibri" w:hAnsi="Calibri" w:cs="Calibri"/>
          <w:sz w:val="24"/>
          <w:szCs w:val="24"/>
        </w:rPr>
      </w:pPr>
      <w:r>
        <w:rPr>
          <w:rFonts w:ascii="Calibri" w:hAnsi="Calibri" w:cs="Calibri" w:hint="eastAsia"/>
          <w:sz w:val="24"/>
          <w:szCs w:val="24"/>
        </w:rPr>
        <w:t>T</w:t>
      </w:r>
      <w:r>
        <w:rPr>
          <w:rFonts w:ascii="Calibri" w:hAnsi="Calibri" w:cs="Calibri"/>
          <w:sz w:val="24"/>
          <w:szCs w:val="24"/>
        </w:rPr>
        <w:t>he abstract has been rephrased.</w:t>
      </w:r>
    </w:p>
    <w:p w:rsidR="00840FE7" w:rsidRDefault="00840FE7" w:rsidP="00840FE7">
      <w:pPr>
        <w:pStyle w:val="a3"/>
        <w:numPr>
          <w:ilvl w:val="0"/>
          <w:numId w:val="4"/>
        </w:numPr>
        <w:ind w:firstLineChars="0"/>
        <w:rPr>
          <w:rFonts w:ascii="Calibri" w:hAnsi="Calibri" w:cs="Calibri"/>
          <w:sz w:val="24"/>
          <w:szCs w:val="24"/>
        </w:rPr>
      </w:pPr>
      <w:r>
        <w:rPr>
          <w:rFonts w:ascii="Calibri" w:hAnsi="Calibri" w:cs="Calibri" w:hint="eastAsia"/>
          <w:sz w:val="24"/>
          <w:szCs w:val="24"/>
        </w:rPr>
        <w:t>T</w:t>
      </w:r>
      <w:r>
        <w:rPr>
          <w:rFonts w:ascii="Calibri" w:hAnsi="Calibri" w:cs="Calibri"/>
          <w:sz w:val="24"/>
          <w:szCs w:val="24"/>
        </w:rPr>
        <w:t>he protocol part has been changed as required.</w:t>
      </w:r>
    </w:p>
    <w:p w:rsidR="00840FE7" w:rsidRDefault="00840FE7" w:rsidP="00840FE7">
      <w:pPr>
        <w:pStyle w:val="a3"/>
        <w:numPr>
          <w:ilvl w:val="0"/>
          <w:numId w:val="4"/>
        </w:numPr>
        <w:ind w:firstLineChars="0"/>
        <w:rPr>
          <w:rFonts w:ascii="Calibri" w:hAnsi="Calibri" w:cs="Calibri"/>
          <w:sz w:val="24"/>
          <w:szCs w:val="24"/>
        </w:rPr>
      </w:pPr>
      <w:r>
        <w:rPr>
          <w:rFonts w:ascii="Calibri" w:hAnsi="Calibri" w:cs="Calibri" w:hint="eastAsia"/>
          <w:sz w:val="24"/>
          <w:szCs w:val="24"/>
        </w:rPr>
        <w:t>F</w:t>
      </w:r>
      <w:r>
        <w:rPr>
          <w:rFonts w:ascii="Calibri" w:hAnsi="Calibri" w:cs="Calibri"/>
          <w:sz w:val="24"/>
          <w:szCs w:val="24"/>
        </w:rPr>
        <w:t xml:space="preserve">igure 1 was uploaded with </w:t>
      </w:r>
      <w:r w:rsidRPr="00840FE7">
        <w:rPr>
          <w:rFonts w:ascii="Calibri" w:hAnsi="Calibri" w:cs="Calibri"/>
          <w:sz w:val="24"/>
          <w:szCs w:val="24"/>
        </w:rPr>
        <w:t>a space between the number and the units of the scale bar.</w:t>
      </w:r>
    </w:p>
    <w:p w:rsidR="00840FE7" w:rsidRPr="00840FE7" w:rsidRDefault="00840FE7" w:rsidP="00840FE7">
      <w:pPr>
        <w:pStyle w:val="a3"/>
        <w:numPr>
          <w:ilvl w:val="0"/>
          <w:numId w:val="4"/>
        </w:numPr>
        <w:ind w:firstLineChars="0"/>
        <w:rPr>
          <w:rFonts w:ascii="Calibri" w:hAnsi="Calibri" w:cs="Calibri"/>
          <w:sz w:val="24"/>
          <w:szCs w:val="24"/>
        </w:rPr>
      </w:pPr>
      <w:r>
        <w:rPr>
          <w:rFonts w:ascii="Calibri" w:hAnsi="Calibri" w:cs="Calibri"/>
          <w:sz w:val="24"/>
          <w:szCs w:val="24"/>
        </w:rPr>
        <w:t>Acknowledgement and disclosures section were included.</w:t>
      </w:r>
      <w:bookmarkStart w:id="8" w:name="_GoBack"/>
      <w:bookmarkEnd w:id="8"/>
    </w:p>
    <w:sectPr w:rsidR="00840FE7" w:rsidRPr="00840F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A75A0"/>
    <w:multiLevelType w:val="hybridMultilevel"/>
    <w:tmpl w:val="256CF9DC"/>
    <w:lvl w:ilvl="0" w:tplc="1364482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9B0623"/>
    <w:multiLevelType w:val="hybridMultilevel"/>
    <w:tmpl w:val="5310193E"/>
    <w:lvl w:ilvl="0" w:tplc="3132B2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7093647"/>
    <w:multiLevelType w:val="hybridMultilevel"/>
    <w:tmpl w:val="2286BA1E"/>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B4E5D35"/>
    <w:multiLevelType w:val="hybridMultilevel"/>
    <w:tmpl w:val="17A807D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Quality Control Editor">
    <w15:presenceInfo w15:providerId="None" w15:userId="Quality Control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534"/>
    <w:rsid w:val="0001069B"/>
    <w:rsid w:val="0001642B"/>
    <w:rsid w:val="00052608"/>
    <w:rsid w:val="002B4534"/>
    <w:rsid w:val="00504567"/>
    <w:rsid w:val="00542382"/>
    <w:rsid w:val="0059037A"/>
    <w:rsid w:val="007451DB"/>
    <w:rsid w:val="0080612D"/>
    <w:rsid w:val="00840FE7"/>
    <w:rsid w:val="00881574"/>
    <w:rsid w:val="00927E1D"/>
    <w:rsid w:val="009558E7"/>
    <w:rsid w:val="00A30135"/>
    <w:rsid w:val="00A427A4"/>
    <w:rsid w:val="00AB1781"/>
    <w:rsid w:val="00AD0C47"/>
    <w:rsid w:val="00B37A22"/>
    <w:rsid w:val="00B748D2"/>
    <w:rsid w:val="00B9466F"/>
    <w:rsid w:val="00BC15FC"/>
    <w:rsid w:val="00C2211A"/>
    <w:rsid w:val="00CE6581"/>
    <w:rsid w:val="00D07376"/>
    <w:rsid w:val="00D53DE3"/>
    <w:rsid w:val="00DB4590"/>
    <w:rsid w:val="00DE1DAE"/>
    <w:rsid w:val="00E76D7E"/>
    <w:rsid w:val="00EA56EF"/>
    <w:rsid w:val="00EB06C4"/>
    <w:rsid w:val="00EB38F2"/>
    <w:rsid w:val="00EF2169"/>
    <w:rsid w:val="00F26B9F"/>
    <w:rsid w:val="00FD6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99D35"/>
  <w15:chartTrackingRefBased/>
  <w15:docId w15:val="{22DD015A-B833-4849-8923-B973AA27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534"/>
    <w:pPr>
      <w:ind w:firstLineChars="200" w:firstLine="420"/>
    </w:pPr>
  </w:style>
  <w:style w:type="paragraph" w:styleId="a4">
    <w:name w:val="Balloon Text"/>
    <w:basedOn w:val="a"/>
    <w:link w:val="a5"/>
    <w:uiPriority w:val="99"/>
    <w:semiHidden/>
    <w:unhideWhenUsed/>
    <w:rsid w:val="00840FE7"/>
    <w:rPr>
      <w:sz w:val="18"/>
      <w:szCs w:val="18"/>
    </w:rPr>
  </w:style>
  <w:style w:type="character" w:customStyle="1" w:styleId="a5">
    <w:name w:val="批注框文本 字符"/>
    <w:basedOn w:val="a0"/>
    <w:link w:val="a4"/>
    <w:uiPriority w:val="99"/>
    <w:semiHidden/>
    <w:rsid w:val="00840F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shuiqing</dc:creator>
  <cp:keywords/>
  <dc:description/>
  <cp:lastModifiedBy>chi shuiqing</cp:lastModifiedBy>
  <cp:revision>2</cp:revision>
  <dcterms:created xsi:type="dcterms:W3CDTF">2018-09-09T07:18:00Z</dcterms:created>
  <dcterms:modified xsi:type="dcterms:W3CDTF">2018-09-09T07:18:00Z</dcterms:modified>
</cp:coreProperties>
</file>